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B9" w:rsidRDefault="00BB4AB8" w:rsidP="00FE424F">
      <w:pPr>
        <w:spacing w:after="0"/>
        <w:jc w:val="both"/>
        <w:rPr>
          <w:ins w:id="0" w:author="bcullen" w:date="2011-09-16T14:08:00Z"/>
          <w:rFonts w:ascii="Arial Narrow" w:hAnsi="Arial Narrow"/>
          <w:b/>
          <w:u w:val="single"/>
        </w:rPr>
      </w:pPr>
      <w:r w:rsidRPr="004F39CB">
        <w:rPr>
          <w:rFonts w:ascii="Arial Narrow" w:hAnsi="Arial Narrow"/>
          <w:b/>
          <w:u w:val="single"/>
        </w:rPr>
        <w:t>IP Progress Meeting Notes</w:t>
      </w:r>
    </w:p>
    <w:p w:rsidR="00201D28" w:rsidRPr="004F39CB" w:rsidRDefault="00201D28" w:rsidP="00FE424F">
      <w:p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>Date: 15</w:t>
      </w:r>
      <w:r w:rsidRPr="004F39CB">
        <w:rPr>
          <w:rFonts w:ascii="Arial Narrow" w:hAnsi="Arial Narrow"/>
          <w:vertAlign w:val="superscript"/>
        </w:rPr>
        <w:t>th</w:t>
      </w:r>
      <w:r w:rsidRPr="004F39CB">
        <w:rPr>
          <w:rFonts w:ascii="Arial Narrow" w:hAnsi="Arial Narrow"/>
        </w:rPr>
        <w:t xml:space="preserve"> September 2011</w:t>
      </w:r>
    </w:p>
    <w:p w:rsidR="00BB4AB8" w:rsidRPr="004F39CB" w:rsidRDefault="00BB4AB8" w:rsidP="00FE424F">
      <w:p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>Present: Josephine Tucker, Eva Ludi, Alan Duncan, Aberra Adie, Kebebe Ergano, Alemayehu Belay, Beth Cullen</w:t>
      </w:r>
    </w:p>
    <w:p w:rsidR="00FE424F" w:rsidRPr="004F39CB" w:rsidRDefault="00FE424F" w:rsidP="00FE424F">
      <w:pPr>
        <w:spacing w:after="0"/>
        <w:jc w:val="both"/>
        <w:rPr>
          <w:rFonts w:ascii="Arial Narrow" w:hAnsi="Arial Narrow"/>
        </w:rPr>
      </w:pPr>
    </w:p>
    <w:p w:rsidR="00FE424F" w:rsidRPr="004F39CB" w:rsidRDefault="00FE424F" w:rsidP="00FE424F">
      <w:pPr>
        <w:spacing w:after="0"/>
        <w:jc w:val="both"/>
        <w:rPr>
          <w:rFonts w:ascii="Arial Narrow" w:hAnsi="Arial Narrow"/>
          <w:u w:val="single"/>
        </w:rPr>
      </w:pPr>
      <w:r w:rsidRPr="004F39CB">
        <w:rPr>
          <w:rFonts w:ascii="Arial Narrow" w:hAnsi="Arial Narrow"/>
          <w:u w:val="single"/>
        </w:rPr>
        <w:t xml:space="preserve">Progress so far: </w:t>
      </w:r>
    </w:p>
    <w:p w:rsidR="00BB4AB8" w:rsidRPr="004F39CB" w:rsidRDefault="00FE424F" w:rsidP="00FE424F">
      <w:pPr>
        <w:spacing w:after="0"/>
        <w:jc w:val="both"/>
        <w:rPr>
          <w:rFonts w:ascii="Arial Narrow" w:hAnsi="Arial Narrow"/>
          <w:u w:val="single"/>
        </w:rPr>
      </w:pPr>
      <w:r w:rsidRPr="004F39CB">
        <w:rPr>
          <w:rFonts w:ascii="Arial Narrow" w:hAnsi="Arial Narrow"/>
        </w:rPr>
        <w:t>F</w:t>
      </w:r>
      <w:r w:rsidR="00FF6A2B" w:rsidRPr="004F39CB">
        <w:rPr>
          <w:rFonts w:ascii="Arial Narrow" w:hAnsi="Arial Narrow"/>
        </w:rPr>
        <w:t>irst</w:t>
      </w:r>
      <w:r w:rsidRPr="004F39CB">
        <w:rPr>
          <w:rFonts w:ascii="Arial Narrow" w:hAnsi="Arial Narrow"/>
        </w:rPr>
        <w:t xml:space="preserve"> IP</w:t>
      </w:r>
      <w:r w:rsidR="00BB4AB8" w:rsidRPr="004F39CB">
        <w:rPr>
          <w:rFonts w:ascii="Arial Narrow" w:hAnsi="Arial Narrow"/>
        </w:rPr>
        <w:t xml:space="preserve"> meetings have been held in Fogera and Diga</w:t>
      </w:r>
      <w:r w:rsidR="004F39CB">
        <w:rPr>
          <w:rFonts w:ascii="Arial Narrow" w:hAnsi="Arial Narrow"/>
        </w:rPr>
        <w:t>.</w:t>
      </w:r>
      <w:r w:rsidR="00FF6A2B" w:rsidRPr="004F39CB">
        <w:rPr>
          <w:rFonts w:ascii="Arial Narrow" w:hAnsi="Arial Narrow"/>
        </w:rPr>
        <w:t xml:space="preserve"> </w:t>
      </w:r>
      <w:r w:rsidR="004F39CB">
        <w:rPr>
          <w:rFonts w:ascii="Arial Narrow" w:hAnsi="Arial Narrow"/>
        </w:rPr>
        <w:t>F</w:t>
      </w:r>
      <w:r w:rsidR="00FF6A2B" w:rsidRPr="004F39CB">
        <w:rPr>
          <w:rFonts w:ascii="Arial Narrow" w:hAnsi="Arial Narrow"/>
        </w:rPr>
        <w:t>irst meeting for Jeldu has been tentatively arranged for 26</w:t>
      </w:r>
      <w:r w:rsidR="00FF6A2B" w:rsidRPr="004F39CB">
        <w:rPr>
          <w:rFonts w:ascii="Arial Narrow" w:hAnsi="Arial Narrow"/>
          <w:vertAlign w:val="superscript"/>
        </w:rPr>
        <w:t>th</w:t>
      </w:r>
      <w:r w:rsidR="004F39CB">
        <w:rPr>
          <w:rFonts w:ascii="Arial Narrow" w:hAnsi="Arial Narrow"/>
        </w:rPr>
        <w:t xml:space="preserve"> September, s</w:t>
      </w:r>
      <w:r w:rsidR="00167304" w:rsidRPr="004F39CB">
        <w:rPr>
          <w:rFonts w:ascii="Arial Narrow" w:hAnsi="Arial Narrow"/>
        </w:rPr>
        <w:t xml:space="preserve">till waiting for </w:t>
      </w:r>
      <w:r w:rsidR="00FF6A2B" w:rsidRPr="004F39CB">
        <w:rPr>
          <w:rFonts w:ascii="Arial Narrow" w:hAnsi="Arial Narrow"/>
        </w:rPr>
        <w:t xml:space="preserve">woreda people </w:t>
      </w:r>
      <w:r w:rsidR="00167304" w:rsidRPr="004F39CB">
        <w:rPr>
          <w:rFonts w:ascii="Arial Narrow" w:hAnsi="Arial Narrow"/>
        </w:rPr>
        <w:t xml:space="preserve">to confirm </w:t>
      </w:r>
      <w:r w:rsidR="00FF6A2B" w:rsidRPr="004F39CB">
        <w:rPr>
          <w:rFonts w:ascii="Arial Narrow" w:hAnsi="Arial Narrow"/>
        </w:rPr>
        <w:t>this date.</w:t>
      </w:r>
    </w:p>
    <w:p w:rsidR="00FE424F" w:rsidRPr="004F39CB" w:rsidRDefault="00FE424F" w:rsidP="00FE424F">
      <w:pPr>
        <w:spacing w:after="0"/>
        <w:jc w:val="both"/>
        <w:rPr>
          <w:rFonts w:ascii="Arial Narrow" w:hAnsi="Arial Narrow"/>
        </w:rPr>
      </w:pPr>
    </w:p>
    <w:p w:rsidR="00FF6A2B" w:rsidRPr="004F39CB" w:rsidRDefault="00FF6A2B" w:rsidP="00FE424F">
      <w:p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>Next</w:t>
      </w:r>
      <w:r w:rsidR="004F39CB">
        <w:rPr>
          <w:rFonts w:ascii="Arial Narrow" w:hAnsi="Arial Narrow"/>
        </w:rPr>
        <w:t xml:space="preserve"> stage of IP meetings</w:t>
      </w:r>
      <w:r w:rsidRPr="004F39CB">
        <w:rPr>
          <w:rFonts w:ascii="Arial Narrow" w:hAnsi="Arial Narrow"/>
        </w:rPr>
        <w:t xml:space="preserve"> </w:t>
      </w:r>
      <w:r w:rsidR="004F39CB">
        <w:rPr>
          <w:rFonts w:ascii="Arial Narrow" w:hAnsi="Arial Narrow"/>
        </w:rPr>
        <w:t xml:space="preserve">are </w:t>
      </w:r>
      <w:r w:rsidRPr="004F39CB">
        <w:rPr>
          <w:rFonts w:ascii="Arial Narrow" w:hAnsi="Arial Narrow"/>
        </w:rPr>
        <w:t>to be scheduled. 3 possible focus areas were suggested:</w:t>
      </w:r>
    </w:p>
    <w:p w:rsidR="00FF6A2B" w:rsidRPr="004F39CB" w:rsidRDefault="00FF6A2B" w:rsidP="00FE424F">
      <w:pPr>
        <w:pStyle w:val="ListParagraph"/>
        <w:numPr>
          <w:ilvl w:val="0"/>
          <w:numId w:val="1"/>
        </w:num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>Feedback results of baseline diagnosis</w:t>
      </w:r>
      <w:r w:rsidR="00167304" w:rsidRPr="004F39CB">
        <w:rPr>
          <w:rFonts w:ascii="Arial Narrow" w:hAnsi="Arial Narrow"/>
        </w:rPr>
        <w:t xml:space="preserve"> (Eva suggested site reports would be more interesting for stakeholders rather than synthesized versions)</w:t>
      </w:r>
      <w:r w:rsidR="006E63D8">
        <w:rPr>
          <w:rFonts w:ascii="Arial Narrow" w:hAnsi="Arial Narrow"/>
        </w:rPr>
        <w:t>. Dialogue on issues</w:t>
      </w:r>
      <w:r w:rsidR="006E63D8" w:rsidRPr="006E63D8">
        <w:rPr>
          <w:rFonts w:ascii="Arial Narrow" w:hAnsi="Arial Narrow"/>
        </w:rPr>
        <w:t xml:space="preserve"> </w:t>
      </w:r>
      <w:r w:rsidR="006E63D8" w:rsidRPr="004F39CB">
        <w:rPr>
          <w:rFonts w:ascii="Arial Narrow" w:hAnsi="Arial Narrow"/>
        </w:rPr>
        <w:t>arising from the baseline, whether the findings are pertinent and what should be taken up by the platforms in terms of action.</w:t>
      </w:r>
    </w:p>
    <w:p w:rsidR="00167304" w:rsidRPr="004F39CB" w:rsidRDefault="00FF6A2B" w:rsidP="00FE424F">
      <w:pPr>
        <w:pStyle w:val="ListParagraph"/>
        <w:numPr>
          <w:ilvl w:val="0"/>
          <w:numId w:val="1"/>
        </w:num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 xml:space="preserve">Further deliberation on </w:t>
      </w:r>
      <w:r w:rsidR="006E63D8">
        <w:rPr>
          <w:rFonts w:ascii="Arial Narrow" w:hAnsi="Arial Narrow"/>
        </w:rPr>
        <w:t xml:space="preserve">key </w:t>
      </w:r>
      <w:r w:rsidRPr="004F39CB">
        <w:rPr>
          <w:rFonts w:ascii="Arial Narrow" w:hAnsi="Arial Narrow"/>
        </w:rPr>
        <w:t>i</w:t>
      </w:r>
      <w:r w:rsidR="00167304" w:rsidRPr="004F39CB">
        <w:rPr>
          <w:rFonts w:ascii="Arial Narrow" w:hAnsi="Arial Narrow"/>
        </w:rPr>
        <w:t xml:space="preserve">ssues </w:t>
      </w:r>
      <w:r w:rsidR="006E63D8">
        <w:rPr>
          <w:rFonts w:ascii="Arial Narrow" w:hAnsi="Arial Narrow"/>
        </w:rPr>
        <w:t>on land and water management that were briefly discussed at the inception meetings.</w:t>
      </w:r>
    </w:p>
    <w:p w:rsidR="00FF6A2B" w:rsidRPr="004F39CB" w:rsidRDefault="00FF6A2B" w:rsidP="00FE424F">
      <w:pPr>
        <w:pStyle w:val="ListParagraph"/>
        <w:numPr>
          <w:ilvl w:val="0"/>
          <w:numId w:val="1"/>
        </w:num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>Discuss</w:t>
      </w:r>
      <w:r w:rsidR="00FE424F" w:rsidRPr="004F39CB">
        <w:rPr>
          <w:rFonts w:ascii="Arial Narrow" w:hAnsi="Arial Narrow"/>
        </w:rPr>
        <w:t>ion of</w:t>
      </w:r>
      <w:r w:rsidRPr="004F39CB">
        <w:rPr>
          <w:rFonts w:ascii="Arial Narrow" w:hAnsi="Arial Narrow"/>
        </w:rPr>
        <w:t xml:space="preserve"> the local challenge fund proposal</w:t>
      </w:r>
    </w:p>
    <w:p w:rsidR="00FE424F" w:rsidRPr="004F39CB" w:rsidRDefault="00FE424F" w:rsidP="00FE424F">
      <w:pPr>
        <w:pStyle w:val="ListParagraph"/>
        <w:spacing w:after="0"/>
        <w:jc w:val="both"/>
        <w:rPr>
          <w:rFonts w:ascii="Arial Narrow" w:hAnsi="Arial Narrow"/>
        </w:rPr>
      </w:pPr>
    </w:p>
    <w:p w:rsidR="00FE424F" w:rsidRPr="004F39CB" w:rsidRDefault="00167304" w:rsidP="00FE424F">
      <w:p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  <w:u w:val="single"/>
        </w:rPr>
        <w:t>Results of baseline research</w:t>
      </w:r>
      <w:r w:rsidRPr="004F39CB">
        <w:rPr>
          <w:rFonts w:ascii="Arial Narrow" w:hAnsi="Arial Narrow"/>
        </w:rPr>
        <w:t>:</w:t>
      </w:r>
      <w:r w:rsidR="00201D28" w:rsidRPr="004F39CB">
        <w:rPr>
          <w:rFonts w:ascii="Arial Narrow" w:hAnsi="Arial Narrow"/>
        </w:rPr>
        <w:t xml:space="preserve"> </w:t>
      </w:r>
    </w:p>
    <w:p w:rsidR="00201D28" w:rsidRPr="004F39CB" w:rsidRDefault="00FE424F" w:rsidP="00FE424F">
      <w:p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>Diga and Fogera are back,</w:t>
      </w:r>
      <w:r w:rsidR="00201D28" w:rsidRPr="004F39CB">
        <w:rPr>
          <w:rFonts w:ascii="Arial Narrow" w:hAnsi="Arial Narrow"/>
        </w:rPr>
        <w:t xml:space="preserve"> </w:t>
      </w:r>
      <w:r w:rsidR="00167304" w:rsidRPr="004F39CB">
        <w:rPr>
          <w:rFonts w:ascii="Arial Narrow" w:hAnsi="Arial Narrow"/>
        </w:rPr>
        <w:t xml:space="preserve">still </w:t>
      </w:r>
      <w:r w:rsidR="00201D28" w:rsidRPr="004F39CB">
        <w:rPr>
          <w:rFonts w:ascii="Arial Narrow" w:hAnsi="Arial Narrow"/>
        </w:rPr>
        <w:t xml:space="preserve">waiting for results from Jeldu. Andinet working on this and should deliver in the next few days. </w:t>
      </w:r>
      <w:r w:rsidRPr="004F39CB">
        <w:rPr>
          <w:rFonts w:ascii="Arial Narrow" w:hAnsi="Arial Narrow"/>
        </w:rPr>
        <w:t>Abeje will</w:t>
      </w:r>
      <w:r w:rsidR="00201D28" w:rsidRPr="004F39CB">
        <w:rPr>
          <w:rFonts w:ascii="Arial Narrow" w:hAnsi="Arial Narrow"/>
        </w:rPr>
        <w:t xml:space="preserve"> improve</w:t>
      </w:r>
      <w:r w:rsidRPr="004F39CB">
        <w:rPr>
          <w:rFonts w:ascii="Arial Narrow" w:hAnsi="Arial Narrow"/>
        </w:rPr>
        <w:t xml:space="preserve"> reports,</w:t>
      </w:r>
      <w:r w:rsidR="00201D28" w:rsidRPr="004F39CB">
        <w:rPr>
          <w:rFonts w:ascii="Arial Narrow" w:hAnsi="Arial Narrow"/>
        </w:rPr>
        <w:t xml:space="preserve"> Kebebe and Beth to further refine. </w:t>
      </w:r>
      <w:r w:rsidR="00167304" w:rsidRPr="004F39CB">
        <w:rPr>
          <w:rFonts w:ascii="Arial Narrow" w:hAnsi="Arial Narrow"/>
        </w:rPr>
        <w:t>R</w:t>
      </w:r>
      <w:r w:rsidR="00201D28" w:rsidRPr="004F39CB">
        <w:rPr>
          <w:rFonts w:ascii="Arial Narrow" w:hAnsi="Arial Narrow"/>
        </w:rPr>
        <w:t xml:space="preserve">eports from all sites </w:t>
      </w:r>
      <w:r w:rsidR="00167304" w:rsidRPr="004F39CB">
        <w:rPr>
          <w:rFonts w:ascii="Arial Narrow" w:hAnsi="Arial Narrow"/>
        </w:rPr>
        <w:t xml:space="preserve">should be </w:t>
      </w:r>
      <w:r w:rsidR="00201D28" w:rsidRPr="004F39CB">
        <w:rPr>
          <w:rFonts w:ascii="Arial Narrow" w:hAnsi="Arial Narrow"/>
        </w:rPr>
        <w:t xml:space="preserve">ready </w:t>
      </w:r>
      <w:r w:rsidR="00167304" w:rsidRPr="004F39CB">
        <w:rPr>
          <w:rFonts w:ascii="Arial Narrow" w:hAnsi="Arial Narrow"/>
        </w:rPr>
        <w:t xml:space="preserve">in the next few weeks. Once they are back </w:t>
      </w:r>
      <w:r w:rsidR="004F39CB">
        <w:rPr>
          <w:rFonts w:ascii="Arial Narrow" w:hAnsi="Arial Narrow"/>
        </w:rPr>
        <w:t>we can</w:t>
      </w:r>
      <w:r w:rsidR="00201D28" w:rsidRPr="004F39CB">
        <w:rPr>
          <w:rFonts w:ascii="Arial Narrow" w:hAnsi="Arial Narrow"/>
        </w:rPr>
        <w:t xml:space="preserve"> discuss the next research steps, who will be involved a</w:t>
      </w:r>
      <w:r w:rsidR="004F39CB">
        <w:rPr>
          <w:rFonts w:ascii="Arial Narrow" w:hAnsi="Arial Narrow"/>
        </w:rPr>
        <w:t xml:space="preserve">nd </w:t>
      </w:r>
      <w:r w:rsidR="00201D28" w:rsidRPr="004F39CB">
        <w:rPr>
          <w:rFonts w:ascii="Arial Narrow" w:hAnsi="Arial Narrow"/>
        </w:rPr>
        <w:t>roles and responsibilities</w:t>
      </w:r>
      <w:r w:rsidRPr="004F39CB">
        <w:rPr>
          <w:rFonts w:ascii="Arial Narrow" w:hAnsi="Arial Narrow"/>
        </w:rPr>
        <w:t>.</w:t>
      </w:r>
    </w:p>
    <w:p w:rsidR="00FE424F" w:rsidRPr="004F39CB" w:rsidRDefault="00FE424F" w:rsidP="00FE424F">
      <w:pPr>
        <w:spacing w:after="0"/>
        <w:jc w:val="both"/>
        <w:rPr>
          <w:rFonts w:ascii="Arial Narrow" w:hAnsi="Arial Narrow"/>
        </w:rPr>
      </w:pPr>
    </w:p>
    <w:p w:rsidR="00FE424F" w:rsidRPr="004F39CB" w:rsidRDefault="00FE424F" w:rsidP="00FE424F">
      <w:p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  <w:u w:val="single"/>
        </w:rPr>
        <w:t>Timeline for next IP meetings</w:t>
      </w:r>
      <w:r w:rsidRPr="004F39CB">
        <w:rPr>
          <w:rFonts w:ascii="Arial Narrow" w:hAnsi="Arial Narrow"/>
        </w:rPr>
        <w:t>:</w:t>
      </w:r>
      <w:r w:rsidR="0080540C" w:rsidRPr="004F39CB">
        <w:rPr>
          <w:rFonts w:ascii="Arial Narrow" w:hAnsi="Arial Narrow"/>
        </w:rPr>
        <w:t xml:space="preserve"> </w:t>
      </w:r>
    </w:p>
    <w:p w:rsidR="00201D28" w:rsidRPr="004F39CB" w:rsidRDefault="003E53B2" w:rsidP="00FE424F">
      <w:p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 xml:space="preserve">Suggested next IP meetings should be held between </w:t>
      </w:r>
      <w:r w:rsidRPr="004F39CB">
        <w:rPr>
          <w:rFonts w:ascii="Arial Narrow" w:hAnsi="Arial Narrow"/>
          <w:b/>
        </w:rPr>
        <w:t>19</w:t>
      </w:r>
      <w:r w:rsidRPr="004F39CB">
        <w:rPr>
          <w:rFonts w:ascii="Arial Narrow" w:hAnsi="Arial Narrow"/>
          <w:b/>
          <w:vertAlign w:val="superscript"/>
        </w:rPr>
        <w:t>th</w:t>
      </w:r>
      <w:r w:rsidRPr="004F39CB">
        <w:rPr>
          <w:rFonts w:ascii="Arial Narrow" w:hAnsi="Arial Narrow"/>
          <w:b/>
        </w:rPr>
        <w:t xml:space="preserve"> and 27</w:t>
      </w:r>
      <w:r w:rsidRPr="004F39CB">
        <w:rPr>
          <w:rFonts w:ascii="Arial Narrow" w:hAnsi="Arial Narrow"/>
          <w:b/>
          <w:vertAlign w:val="superscript"/>
        </w:rPr>
        <w:t>th</w:t>
      </w:r>
      <w:r w:rsidRPr="004F39CB">
        <w:rPr>
          <w:rFonts w:ascii="Arial Narrow" w:hAnsi="Arial Narrow"/>
          <w:b/>
        </w:rPr>
        <w:t xml:space="preserve"> October</w:t>
      </w:r>
      <w:r w:rsidRPr="004F39CB">
        <w:rPr>
          <w:rFonts w:ascii="Arial Narrow" w:hAnsi="Arial Narrow"/>
        </w:rPr>
        <w:t xml:space="preserve"> and combine with a write-shop. It was suggested that not everyone needs to be at each meeting, but should split up. </w:t>
      </w:r>
      <w:r w:rsidR="00167304" w:rsidRPr="004F39CB">
        <w:rPr>
          <w:rFonts w:ascii="Arial Narrow" w:hAnsi="Arial Narrow"/>
        </w:rPr>
        <w:t>Schedule and roles</w:t>
      </w:r>
      <w:r w:rsidRPr="004F39CB">
        <w:rPr>
          <w:rFonts w:ascii="Arial Narrow" w:hAnsi="Arial Narrow"/>
        </w:rPr>
        <w:t xml:space="preserve"> </w:t>
      </w:r>
      <w:r w:rsidR="004F39CB">
        <w:rPr>
          <w:rFonts w:ascii="Arial Narrow" w:hAnsi="Arial Narrow"/>
        </w:rPr>
        <w:t xml:space="preserve">still </w:t>
      </w:r>
      <w:r w:rsidRPr="004F39CB">
        <w:rPr>
          <w:rFonts w:ascii="Arial Narrow" w:hAnsi="Arial Narrow"/>
        </w:rPr>
        <w:t>to be finalized.</w:t>
      </w:r>
    </w:p>
    <w:p w:rsidR="00FE424F" w:rsidRPr="004F39CB" w:rsidRDefault="00FE424F" w:rsidP="00FE424F">
      <w:pPr>
        <w:spacing w:after="0"/>
        <w:jc w:val="both"/>
        <w:rPr>
          <w:rFonts w:ascii="Arial Narrow" w:hAnsi="Arial Narrow"/>
        </w:rPr>
      </w:pPr>
    </w:p>
    <w:p w:rsidR="003E53B2" w:rsidRPr="004F39CB" w:rsidRDefault="00FE424F" w:rsidP="00FE424F">
      <w:pPr>
        <w:spacing w:after="0"/>
        <w:jc w:val="both"/>
        <w:rPr>
          <w:rFonts w:ascii="Arial Narrow" w:hAnsi="Arial Narrow"/>
          <w:u w:val="single"/>
        </w:rPr>
      </w:pPr>
      <w:r w:rsidRPr="004F39CB">
        <w:rPr>
          <w:rFonts w:ascii="Arial Narrow" w:hAnsi="Arial Narrow"/>
          <w:u w:val="single"/>
        </w:rPr>
        <w:t>R</w:t>
      </w:r>
      <w:r w:rsidR="003E53B2" w:rsidRPr="004F39CB">
        <w:rPr>
          <w:rFonts w:ascii="Arial Narrow" w:hAnsi="Arial Narrow"/>
          <w:u w:val="single"/>
        </w:rPr>
        <w:t>oles and responsibilities:</w:t>
      </w:r>
    </w:p>
    <w:p w:rsidR="004F39CB" w:rsidRPr="004F39CB" w:rsidRDefault="004F39CB" w:rsidP="00FE424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>Facilitation</w:t>
      </w:r>
      <w:r w:rsidR="003E53B2" w:rsidRPr="004F39CB">
        <w:rPr>
          <w:rFonts w:ascii="Arial Narrow" w:hAnsi="Arial Narrow"/>
        </w:rPr>
        <w:t xml:space="preserve"> and </w:t>
      </w:r>
      <w:r w:rsidRPr="004F39CB">
        <w:rPr>
          <w:rFonts w:ascii="Arial Narrow" w:hAnsi="Arial Narrow"/>
        </w:rPr>
        <w:t>organization of</w:t>
      </w:r>
      <w:r w:rsidR="003E53B2" w:rsidRPr="004F39CB">
        <w:rPr>
          <w:rFonts w:ascii="Arial Narrow" w:hAnsi="Arial Narrow"/>
        </w:rPr>
        <w:t xml:space="preserve"> practical aspects of IP</w:t>
      </w:r>
      <w:r w:rsidR="00AF1FD0" w:rsidRPr="004F39CB">
        <w:rPr>
          <w:rFonts w:ascii="Arial Narrow" w:hAnsi="Arial Narrow"/>
        </w:rPr>
        <w:t>’s</w:t>
      </w:r>
      <w:r w:rsidRPr="004F39CB">
        <w:rPr>
          <w:rFonts w:ascii="Arial Narrow" w:hAnsi="Arial Narrow"/>
        </w:rPr>
        <w:t>: Alemay</w:t>
      </w:r>
      <w:r w:rsidR="006E63D8">
        <w:rPr>
          <w:rFonts w:ascii="Arial Narrow" w:hAnsi="Arial Narrow"/>
        </w:rPr>
        <w:t>e</w:t>
      </w:r>
      <w:r w:rsidRPr="004F39CB">
        <w:rPr>
          <w:rFonts w:ascii="Arial Narrow" w:hAnsi="Arial Narrow"/>
        </w:rPr>
        <w:t>hu</w:t>
      </w:r>
    </w:p>
    <w:p w:rsidR="004F39CB" w:rsidRPr="004F39CB" w:rsidRDefault="004F39CB" w:rsidP="00FE424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>Responsible person</w:t>
      </w:r>
      <w:r w:rsidR="00AF1FD0" w:rsidRPr="004F39C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for each site: Zelalem for</w:t>
      </w:r>
      <w:r w:rsidR="00AF1FD0" w:rsidRPr="004F39CB">
        <w:rPr>
          <w:rFonts w:ascii="Arial Narrow" w:hAnsi="Arial Narrow"/>
        </w:rPr>
        <w:t xml:space="preserve"> Jeldu, Aberra for Diga, Alemayehu for Fogera. (Zelalem’s role still unsure until contr</w:t>
      </w:r>
      <w:r>
        <w:rPr>
          <w:rFonts w:ascii="Arial Narrow" w:hAnsi="Arial Narrow"/>
        </w:rPr>
        <w:t>act is discussed. Eva to</w:t>
      </w:r>
      <w:r w:rsidR="00AF1FD0" w:rsidRPr="004F39CB">
        <w:rPr>
          <w:rFonts w:ascii="Arial Narrow" w:hAnsi="Arial Narrow"/>
        </w:rPr>
        <w:t xml:space="preserve"> take care of this.)</w:t>
      </w:r>
    </w:p>
    <w:p w:rsidR="004F39CB" w:rsidRPr="004F39CB" w:rsidRDefault="00AF1FD0" w:rsidP="00FE424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 xml:space="preserve">Kebebe </w:t>
      </w:r>
      <w:r w:rsidR="004F39CB" w:rsidRPr="004F39CB">
        <w:rPr>
          <w:rFonts w:ascii="Arial Narrow" w:hAnsi="Arial Narrow"/>
        </w:rPr>
        <w:t xml:space="preserve">to work </w:t>
      </w:r>
      <w:r w:rsidRPr="004F39CB">
        <w:rPr>
          <w:rFonts w:ascii="Arial Narrow" w:hAnsi="Arial Narrow"/>
        </w:rPr>
        <w:t xml:space="preserve">on M&amp;E, IP process and wider innovation work. </w:t>
      </w:r>
    </w:p>
    <w:p w:rsidR="00AF1FD0" w:rsidRPr="004F39CB" w:rsidRDefault="004F39CB" w:rsidP="00FE424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>Beth to work</w:t>
      </w:r>
      <w:r>
        <w:rPr>
          <w:rFonts w:ascii="Arial Narrow" w:hAnsi="Arial Narrow"/>
        </w:rPr>
        <w:t xml:space="preserve"> on PV activities, </w:t>
      </w:r>
      <w:r w:rsidR="00AF1FD0" w:rsidRPr="004F39CB">
        <w:rPr>
          <w:rFonts w:ascii="Arial Narrow" w:hAnsi="Arial Narrow"/>
        </w:rPr>
        <w:t>stil</w:t>
      </w:r>
      <w:r>
        <w:rPr>
          <w:rFonts w:ascii="Arial Narrow" w:hAnsi="Arial Narrow"/>
        </w:rPr>
        <w:t>l need to work out how this</w:t>
      </w:r>
      <w:r w:rsidR="00AF1FD0" w:rsidRPr="004F39CB">
        <w:rPr>
          <w:rFonts w:ascii="Arial Narrow" w:hAnsi="Arial Narrow"/>
        </w:rPr>
        <w:t xml:space="preserve"> ties into IP’s. Beth </w:t>
      </w:r>
      <w:r w:rsidRPr="004F39CB">
        <w:rPr>
          <w:rFonts w:ascii="Arial Narrow" w:hAnsi="Arial Narrow"/>
        </w:rPr>
        <w:t xml:space="preserve">to </w:t>
      </w:r>
      <w:r>
        <w:rPr>
          <w:rFonts w:ascii="Arial Narrow" w:hAnsi="Arial Narrow"/>
        </w:rPr>
        <w:t xml:space="preserve">develop </w:t>
      </w:r>
      <w:r w:rsidR="00AF1FD0" w:rsidRPr="004F39CB">
        <w:rPr>
          <w:rFonts w:ascii="Arial Narrow" w:hAnsi="Arial Narrow"/>
        </w:rPr>
        <w:t>protocol for PV to share.</w:t>
      </w:r>
      <w:r w:rsidR="00FE424F" w:rsidRPr="004F39CB">
        <w:rPr>
          <w:rFonts w:ascii="Arial Narrow" w:hAnsi="Arial Narrow"/>
        </w:rPr>
        <w:t xml:space="preserve"> </w:t>
      </w:r>
    </w:p>
    <w:p w:rsidR="004F39CB" w:rsidRPr="004F39CB" w:rsidRDefault="004F39CB" w:rsidP="00FE424F">
      <w:pPr>
        <w:spacing w:after="0"/>
        <w:jc w:val="both"/>
        <w:rPr>
          <w:rFonts w:ascii="Arial Narrow" w:hAnsi="Arial Narrow"/>
        </w:rPr>
      </w:pPr>
    </w:p>
    <w:p w:rsidR="004F39CB" w:rsidRPr="004F39CB" w:rsidRDefault="004F39CB" w:rsidP="00FE424F">
      <w:pPr>
        <w:spacing w:after="0"/>
        <w:jc w:val="both"/>
        <w:rPr>
          <w:rFonts w:ascii="Arial Narrow" w:hAnsi="Arial Narrow"/>
          <w:u w:val="single"/>
        </w:rPr>
      </w:pPr>
      <w:r w:rsidRPr="004F39CB">
        <w:rPr>
          <w:rFonts w:ascii="Arial Narrow" w:hAnsi="Arial Narrow"/>
          <w:u w:val="single"/>
        </w:rPr>
        <w:t>M&amp;E:</w:t>
      </w:r>
    </w:p>
    <w:p w:rsidR="00AF1FD0" w:rsidRPr="004F39CB" w:rsidRDefault="00AF1FD0" w:rsidP="00FE424F">
      <w:p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>Kebebe has developed protocol for how platform</w:t>
      </w:r>
      <w:r w:rsidR="006E63D8">
        <w:rPr>
          <w:rFonts w:ascii="Arial Narrow" w:hAnsi="Arial Narrow"/>
        </w:rPr>
        <w:t>s</w:t>
      </w:r>
      <w:r w:rsidR="004F39CB" w:rsidRPr="004F39CB">
        <w:rPr>
          <w:rFonts w:ascii="Arial Narrow" w:hAnsi="Arial Narrow"/>
        </w:rPr>
        <w:t xml:space="preserve"> can be established and run, including</w:t>
      </w:r>
      <w:r w:rsidRPr="004F39CB">
        <w:rPr>
          <w:rFonts w:ascii="Arial Narrow" w:hAnsi="Arial Narrow"/>
        </w:rPr>
        <w:t xml:space="preserve"> M&amp;E process. He asked whether RIPPLE has any protocol or guidelines that could be shared and incorporated. </w:t>
      </w:r>
      <w:proofErr w:type="gramStart"/>
      <w:r w:rsidRPr="004F39CB">
        <w:rPr>
          <w:rFonts w:ascii="Arial Narrow" w:hAnsi="Arial Narrow"/>
        </w:rPr>
        <w:t>Eva</w:t>
      </w:r>
      <w:r w:rsidR="004F39CB">
        <w:rPr>
          <w:rFonts w:ascii="Arial Narrow" w:hAnsi="Arial Narrow"/>
        </w:rPr>
        <w:t xml:space="preserve"> to</w:t>
      </w:r>
      <w:r w:rsidRPr="004F39CB">
        <w:rPr>
          <w:rFonts w:ascii="Arial Narrow" w:hAnsi="Arial Narrow"/>
        </w:rPr>
        <w:t xml:space="preserve"> ask</w:t>
      </w:r>
      <w:r w:rsidR="004F39CB">
        <w:rPr>
          <w:rFonts w:ascii="Arial Narrow" w:hAnsi="Arial Narrow"/>
        </w:rPr>
        <w:t xml:space="preserve"> </w:t>
      </w:r>
      <w:proofErr w:type="spellStart"/>
      <w:r w:rsidR="006E63D8">
        <w:rPr>
          <w:rFonts w:ascii="Arial Narrow" w:hAnsi="Arial Narrow"/>
        </w:rPr>
        <w:t>Livia</w:t>
      </w:r>
      <w:proofErr w:type="spellEnd"/>
      <w:r w:rsidR="006E63D8">
        <w:rPr>
          <w:rFonts w:ascii="Arial Narrow" w:hAnsi="Arial Narrow"/>
        </w:rPr>
        <w:t xml:space="preserve"> </w:t>
      </w:r>
      <w:r w:rsidR="004F39CB">
        <w:rPr>
          <w:rFonts w:ascii="Arial Narrow" w:hAnsi="Arial Narrow"/>
        </w:rPr>
        <w:t>at RIPPLE to compile</w:t>
      </w:r>
      <w:r w:rsidRPr="004F39CB">
        <w:rPr>
          <w:rFonts w:ascii="Arial Narrow" w:hAnsi="Arial Narrow"/>
        </w:rPr>
        <w:t xml:space="preserve"> relevant information to share in the next week.</w:t>
      </w:r>
      <w:proofErr w:type="gramEnd"/>
      <w:r w:rsidRPr="004F39CB">
        <w:rPr>
          <w:rFonts w:ascii="Arial Narrow" w:hAnsi="Arial Narrow"/>
        </w:rPr>
        <w:t xml:space="preserve"> </w:t>
      </w:r>
    </w:p>
    <w:p w:rsidR="004F39CB" w:rsidRPr="004F39CB" w:rsidRDefault="004F39CB" w:rsidP="00FE424F">
      <w:pPr>
        <w:spacing w:after="0"/>
        <w:jc w:val="both"/>
        <w:rPr>
          <w:rFonts w:ascii="Arial Narrow" w:hAnsi="Arial Narrow"/>
        </w:rPr>
      </w:pPr>
    </w:p>
    <w:p w:rsidR="004F39CB" w:rsidRPr="004F39CB" w:rsidRDefault="00FE424F" w:rsidP="00FE424F">
      <w:p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  <w:u w:val="single"/>
        </w:rPr>
        <w:t>Most Signific</w:t>
      </w:r>
      <w:r w:rsidR="004F39CB" w:rsidRPr="004F39CB">
        <w:rPr>
          <w:rFonts w:ascii="Arial Narrow" w:hAnsi="Arial Narrow"/>
          <w:u w:val="single"/>
        </w:rPr>
        <w:t>ant Change Stories</w:t>
      </w:r>
      <w:r w:rsidRPr="004F39CB">
        <w:rPr>
          <w:rFonts w:ascii="Arial Narrow" w:hAnsi="Arial Narrow"/>
          <w:u w:val="single"/>
        </w:rPr>
        <w:t>:</w:t>
      </w:r>
      <w:r w:rsidRPr="004F39CB">
        <w:rPr>
          <w:rFonts w:ascii="Arial Narrow" w:hAnsi="Arial Narrow"/>
        </w:rPr>
        <w:t xml:space="preserve"> </w:t>
      </w:r>
    </w:p>
    <w:p w:rsidR="00FE424F" w:rsidRPr="004F39CB" w:rsidRDefault="004F39CB" w:rsidP="00FE424F">
      <w:pPr>
        <w:spacing w:after="0"/>
        <w:jc w:val="both"/>
        <w:rPr>
          <w:rFonts w:ascii="Arial Narrow" w:hAnsi="Arial Narrow"/>
        </w:rPr>
      </w:pPr>
      <w:r w:rsidRPr="004F39CB">
        <w:rPr>
          <w:rFonts w:ascii="Arial Narrow" w:hAnsi="Arial Narrow"/>
        </w:rPr>
        <w:t xml:space="preserve">Stories </w:t>
      </w:r>
      <w:r w:rsidR="00FE424F" w:rsidRPr="004F39CB">
        <w:rPr>
          <w:rFonts w:ascii="Arial Narrow" w:hAnsi="Arial Narrow"/>
        </w:rPr>
        <w:t>needed for 6 monthly report</w:t>
      </w:r>
      <w:r>
        <w:rPr>
          <w:rFonts w:ascii="Arial Narrow" w:hAnsi="Arial Narrow"/>
        </w:rPr>
        <w:t>s</w:t>
      </w:r>
      <w:r w:rsidR="00FE424F" w:rsidRPr="004F39CB">
        <w:rPr>
          <w:rFonts w:ascii="Arial Narrow" w:hAnsi="Arial Narrow"/>
        </w:rPr>
        <w:t>. Eva suggested talking to researchers about their experiences so far, changes in</w:t>
      </w:r>
      <w:r w:rsidRPr="004F39CB">
        <w:rPr>
          <w:rFonts w:ascii="Arial Narrow" w:hAnsi="Arial Narrow"/>
        </w:rPr>
        <w:t xml:space="preserve"> perceptions/misconceptions. Suggested we</w:t>
      </w:r>
      <w:r w:rsidR="00FE424F" w:rsidRPr="004F39CB">
        <w:rPr>
          <w:rFonts w:ascii="Arial Narrow" w:hAnsi="Arial Narrow"/>
        </w:rPr>
        <w:t xml:space="preserve"> use SurveyMonkey questionnaire &amp; video interviews</w:t>
      </w:r>
      <w:r w:rsidRPr="004F39CB">
        <w:rPr>
          <w:rFonts w:ascii="Arial Narrow" w:hAnsi="Arial Narrow"/>
        </w:rPr>
        <w:t>, no one allocated to do this.</w:t>
      </w:r>
    </w:p>
    <w:p w:rsidR="00AF1FD0" w:rsidRPr="004F39CB" w:rsidRDefault="00AF1FD0" w:rsidP="00FE424F">
      <w:pPr>
        <w:spacing w:after="0"/>
        <w:jc w:val="both"/>
        <w:rPr>
          <w:rFonts w:ascii="Arial Narrow" w:hAnsi="Arial Narrow"/>
        </w:rPr>
      </w:pPr>
    </w:p>
    <w:sectPr w:rsidR="00AF1FD0" w:rsidRPr="004F39CB" w:rsidSect="00A62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F72BB"/>
    <w:multiLevelType w:val="hybridMultilevel"/>
    <w:tmpl w:val="77B4C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957DBE"/>
    <w:multiLevelType w:val="hybridMultilevel"/>
    <w:tmpl w:val="8A489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B4AB8"/>
    <w:rsid w:val="00167304"/>
    <w:rsid w:val="00201D28"/>
    <w:rsid w:val="003E53B2"/>
    <w:rsid w:val="004F39CB"/>
    <w:rsid w:val="00664CB9"/>
    <w:rsid w:val="006E63D8"/>
    <w:rsid w:val="007473CD"/>
    <w:rsid w:val="0080540C"/>
    <w:rsid w:val="008715B1"/>
    <w:rsid w:val="00A41996"/>
    <w:rsid w:val="00A62562"/>
    <w:rsid w:val="00AE03F6"/>
    <w:rsid w:val="00AF1FD0"/>
    <w:rsid w:val="00B444E4"/>
    <w:rsid w:val="00BB4AB8"/>
    <w:rsid w:val="00E709F8"/>
    <w:rsid w:val="00F934A5"/>
    <w:rsid w:val="00FE424F"/>
    <w:rsid w:val="00FF6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A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1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99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444E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bcullen</dc:creator>
  <cp:lastModifiedBy>bcullen</cp:lastModifiedBy>
  <cp:revision>5</cp:revision>
  <dcterms:created xsi:type="dcterms:W3CDTF">2011-09-15T13:45:00Z</dcterms:created>
  <dcterms:modified xsi:type="dcterms:W3CDTF">2011-09-16T13:11:00Z</dcterms:modified>
</cp:coreProperties>
</file>